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6DED6" w14:textId="77777777" w:rsidR="00C477EE" w:rsidRDefault="00C477EE">
      <w:pPr>
        <w:rPr>
          <w:b/>
        </w:rPr>
      </w:pPr>
    </w:p>
    <w:p w14:paraId="1FFFA690" w14:textId="77777777" w:rsidR="00C477EE" w:rsidRDefault="00C50EE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3 A do SWZ</w:t>
      </w:r>
    </w:p>
    <w:p w14:paraId="2DA5AE97" w14:textId="77777777" w:rsidR="00C477EE" w:rsidRDefault="00C50EEF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OŚWIADCZENIA WYKONAWCY</w:t>
      </w:r>
    </w:p>
    <w:p w14:paraId="4827AD3F" w14:textId="77777777" w:rsidR="00C477EE" w:rsidRDefault="00C477EE">
      <w:pPr>
        <w:rPr>
          <w:b/>
          <w:sz w:val="22"/>
          <w:szCs w:val="22"/>
          <w:u w:val="single"/>
        </w:rPr>
      </w:pPr>
    </w:p>
    <w:p w14:paraId="352E3449" w14:textId="51DB35F5" w:rsidR="00C477EE" w:rsidRDefault="00C50EEF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DOTYCZĄCE PRZESŁANEK WYKLUCZENIA Z</w:t>
      </w:r>
      <w:r>
        <w:rPr>
          <w:b/>
          <w:sz w:val="22"/>
          <w:szCs w:val="22"/>
          <w:u w:val="single"/>
        </w:rPr>
        <w:t>. 7 UST. 1 USTAWY o szczególnych rozwiązaniach w zakresie przeciwdziałania wspieraniu agresji na Ukrainę oraz służących ochronie bezpieczeństwa narodowego</w:t>
      </w:r>
    </w:p>
    <w:p w14:paraId="4898ABA9" w14:textId="77777777" w:rsidR="00C477EE" w:rsidRDefault="00C50EEF">
      <w:pPr>
        <w:rPr>
          <w:b/>
          <w:sz w:val="22"/>
          <w:szCs w:val="22"/>
        </w:rPr>
      </w:pPr>
      <w:r>
        <w:rPr>
          <w:b/>
          <w:sz w:val="22"/>
          <w:szCs w:val="22"/>
        </w:rPr>
        <w:t>składane na podstawie art. 125 ust. 1 ustawy Pzp</w:t>
      </w:r>
    </w:p>
    <w:p w14:paraId="23FE55C0" w14:textId="77777777" w:rsidR="00C477EE" w:rsidRDefault="00C477EE">
      <w:pPr>
        <w:rPr>
          <w:b/>
          <w:sz w:val="22"/>
          <w:szCs w:val="22"/>
        </w:rPr>
      </w:pPr>
    </w:p>
    <w:tbl>
      <w:tblPr>
        <w:tblW w:w="91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180"/>
      </w:tblGrid>
      <w:tr w:rsidR="00C477EE" w14:paraId="7E036285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C7B0B" w14:textId="77777777" w:rsidR="00C477EE" w:rsidRDefault="00C50EE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i adres Wykonawcy:</w:t>
            </w:r>
          </w:p>
          <w:p w14:paraId="18793C1A" w14:textId="77777777" w:rsidR="00C477EE" w:rsidRDefault="00C50EEF">
            <w:pPr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(Zgodnie z danymi rejestrowymi. W przypadku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  <w:tr w:rsidR="00C477EE" w14:paraId="48164D76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7878B" w14:textId="77777777" w:rsidR="00C477EE" w:rsidRDefault="00C477EE">
            <w:pPr>
              <w:snapToGrid w:val="0"/>
              <w:rPr>
                <w:b/>
                <w:i/>
                <w:sz w:val="22"/>
                <w:szCs w:val="22"/>
              </w:rPr>
            </w:pPr>
          </w:p>
          <w:p w14:paraId="6747C9D1" w14:textId="77777777" w:rsidR="00C477EE" w:rsidRDefault="00C477EE">
            <w:pPr>
              <w:rPr>
                <w:sz w:val="22"/>
                <w:szCs w:val="22"/>
              </w:rPr>
            </w:pPr>
          </w:p>
        </w:tc>
      </w:tr>
    </w:tbl>
    <w:p w14:paraId="1AA68F59" w14:textId="77777777" w:rsidR="00C477EE" w:rsidRDefault="00C477EE">
      <w:pPr>
        <w:rPr>
          <w:sz w:val="22"/>
          <w:szCs w:val="22"/>
        </w:rPr>
      </w:pPr>
    </w:p>
    <w:p w14:paraId="02D5F6E4" w14:textId="77777777" w:rsidR="00C477EE" w:rsidRDefault="00C50EEF">
      <w:pPr>
        <w:ind w:left="80" w:right="86"/>
        <w:jc w:val="both"/>
        <w:rPr>
          <w:rFonts w:eastAsia="Arial"/>
          <w:b/>
          <w:bCs/>
          <w:sz w:val="22"/>
          <w:szCs w:val="22"/>
        </w:rPr>
      </w:pPr>
      <w:r>
        <w:rPr>
          <w:sz w:val="22"/>
          <w:szCs w:val="22"/>
        </w:rPr>
        <w:t>W postępowaniu o udzielenie zamówienia publicznego na</w:t>
      </w:r>
      <w:bookmarkStart w:id="0" w:name="_Hlk124411573"/>
      <w:r>
        <w:rPr>
          <w:b/>
          <w:sz w:val="22"/>
          <w:szCs w:val="22"/>
        </w:rPr>
        <w:t xml:space="preserve"> </w:t>
      </w:r>
      <w:r>
        <w:rPr>
          <w:rFonts w:eastAsia="Arial"/>
          <w:b/>
          <w:sz w:val="22"/>
          <w:szCs w:val="22"/>
        </w:rPr>
        <w:t>„</w:t>
      </w:r>
      <w:r>
        <w:rPr>
          <w:rFonts w:eastAsia="Arial"/>
          <w:b/>
          <w:bCs/>
          <w:sz w:val="22"/>
          <w:szCs w:val="22"/>
        </w:rPr>
        <w:t>Zwalczania śliskości na drogach gminnych i wewnętrznych na terenie Gminy Sadkowice w roku 2026</w:t>
      </w:r>
      <w:r>
        <w:rPr>
          <w:rFonts w:eastAsia="Arial"/>
          <w:b/>
          <w:sz w:val="22"/>
          <w:szCs w:val="22"/>
        </w:rPr>
        <w:t xml:space="preserve">” </w:t>
      </w:r>
      <w:r>
        <w:rPr>
          <w:rFonts w:eastAsia="Arial"/>
          <w:sz w:val="22"/>
          <w:szCs w:val="22"/>
        </w:rPr>
        <w:t>Nr postępowania: RK 271.1.2026</w:t>
      </w:r>
      <w:r>
        <w:rPr>
          <w:b/>
        </w:rPr>
        <w:t>,</w:t>
      </w:r>
      <w:r>
        <w:rPr>
          <w:b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oświadczam, co następuje:</w:t>
      </w:r>
    </w:p>
    <w:bookmarkEnd w:id="0"/>
    <w:p w14:paraId="656D4D16" w14:textId="77777777" w:rsidR="00C477EE" w:rsidRDefault="00C477EE">
      <w:pPr>
        <w:rPr>
          <w:rFonts w:eastAsia="Arial"/>
          <w:b/>
          <w:bCs/>
          <w:sz w:val="22"/>
          <w:szCs w:val="22"/>
        </w:rPr>
      </w:pPr>
    </w:p>
    <w:p w14:paraId="6AEEFED7" w14:textId="0625158D" w:rsidR="00C477EE" w:rsidRDefault="00C50EEF">
      <w:pPr>
        <w:rPr>
          <w:b/>
          <w:sz w:val="22"/>
          <w:szCs w:val="22"/>
        </w:rPr>
      </w:pPr>
      <w:r>
        <w:rPr>
          <w:b/>
          <w:sz w:val="22"/>
          <w:szCs w:val="22"/>
        </w:rPr>
        <w:t>OŚWIADCZENIA DOTYCZĄCE WYKONAWCY:</w:t>
      </w:r>
    </w:p>
    <w:p w14:paraId="44344341" w14:textId="77777777" w:rsidR="00C50EEF" w:rsidRDefault="00C50EEF">
      <w:pPr>
        <w:rPr>
          <w:b/>
          <w:sz w:val="22"/>
          <w:szCs w:val="22"/>
        </w:rPr>
      </w:pPr>
    </w:p>
    <w:p w14:paraId="38C6D24F" w14:textId="215F6973" w:rsidR="00C477EE" w:rsidRPr="00C50EEF" w:rsidRDefault="00C50EEF" w:rsidP="00C50EEF">
      <w:pPr>
        <w:pStyle w:val="Akapitzlist"/>
        <w:numPr>
          <w:ilvl w:val="0"/>
          <w:numId w:val="5"/>
        </w:numPr>
        <w:suppressAutoHyphens w:val="0"/>
        <w:spacing w:after="160" w:line="257" w:lineRule="auto"/>
        <w:jc w:val="both"/>
        <w:rPr>
          <w:b/>
          <w:bCs/>
          <w:sz w:val="22"/>
          <w:szCs w:val="22"/>
        </w:rPr>
      </w:pPr>
      <w:r w:rsidRPr="00C50EEF">
        <w:rPr>
          <w:sz w:val="22"/>
          <w:szCs w:val="22"/>
        </w:rPr>
        <w:t>Oświadczam, że nie zachodzą w stosunku do mnie przesłanki wykluczenia z postępowania na podstawie art. 7 ust. 1 ustawy z dnia 13 kwietnia 2022 r.</w:t>
      </w:r>
      <w:r w:rsidRPr="00C50EEF">
        <w:rPr>
          <w:i/>
          <w:iCs/>
          <w:sz w:val="22"/>
          <w:szCs w:val="22"/>
        </w:rPr>
        <w:t xml:space="preserve"> o szczególnych rozwiązaniach w </w:t>
      </w:r>
      <w:r w:rsidRPr="00C50EEF">
        <w:rPr>
          <w:i/>
          <w:iCs/>
          <w:sz w:val="22"/>
          <w:szCs w:val="22"/>
        </w:rPr>
        <w:t xml:space="preserve">zakresie przeciwdziałania wspieraniu agresji na Ukrainę oraz służących ochronie bezpieczeństwa narodowego </w:t>
      </w:r>
      <w:r w:rsidRPr="00C50EEF">
        <w:rPr>
          <w:sz w:val="22"/>
          <w:szCs w:val="22"/>
        </w:rPr>
        <w:t>(</w:t>
      </w:r>
      <w:r w:rsidRPr="00C50EEF">
        <w:rPr>
          <w:sz w:val="22"/>
          <w:szCs w:val="22"/>
        </w:rPr>
        <w:t>t.j</w:t>
      </w:r>
      <w:ins w:id="1" w:author="Nieznany autor" w:date="2026-02-03T11:41:00Z">
        <w:r w:rsidRPr="00C50EEF">
          <w:rPr>
            <w:sz w:val="22"/>
            <w:szCs w:val="22"/>
          </w:rPr>
          <w:t xml:space="preserve">. </w:t>
        </w:r>
      </w:ins>
      <w:r w:rsidRPr="00C50EEF">
        <w:rPr>
          <w:sz w:val="22"/>
          <w:szCs w:val="22"/>
        </w:rPr>
        <w:t xml:space="preserve">Dz. U. </w:t>
      </w:r>
      <w:r w:rsidRPr="00C50EEF">
        <w:rPr>
          <w:sz w:val="22"/>
          <w:szCs w:val="22"/>
        </w:rPr>
        <w:t>z 2025r</w:t>
      </w:r>
      <w:r w:rsidRPr="00C50EEF">
        <w:rPr>
          <w:sz w:val="22"/>
          <w:szCs w:val="22"/>
        </w:rPr>
        <w:t xml:space="preserve">. poz. </w:t>
      </w:r>
      <w:r w:rsidRPr="00C50EEF">
        <w:rPr>
          <w:sz w:val="22"/>
          <w:szCs w:val="22"/>
        </w:rPr>
        <w:t>514</w:t>
      </w:r>
      <w:r w:rsidRPr="00C50EEF">
        <w:rPr>
          <w:sz w:val="22"/>
          <w:szCs w:val="22"/>
        </w:rPr>
        <w:t>)</w:t>
      </w:r>
      <w:r w:rsidRPr="00C50EEF">
        <w:rPr>
          <w:i/>
          <w:iCs/>
          <w:sz w:val="22"/>
          <w:szCs w:val="22"/>
        </w:rPr>
        <w:t>.</w:t>
      </w:r>
      <w:r w:rsidRPr="00C50EEF">
        <w:rPr>
          <w:rStyle w:val="Odwoanieprzypisudolnego"/>
          <w:sz w:val="22"/>
          <w:szCs w:val="22"/>
        </w:rPr>
        <w:footnoteReference w:id="1"/>
      </w:r>
    </w:p>
    <w:p w14:paraId="3E7EF3CC" w14:textId="77777777" w:rsidR="00C477EE" w:rsidRDefault="00C50EE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</w:t>
      </w:r>
      <w:r>
        <w:rPr>
          <w:b/>
          <w:sz w:val="22"/>
          <w:szCs w:val="22"/>
        </w:rPr>
        <w:t>ŚWIADCZENIE DOTYCZĄCE PODANYCH INFORMACJI:</w:t>
      </w:r>
    </w:p>
    <w:p w14:paraId="275B9D72" w14:textId="77777777" w:rsidR="00C477EE" w:rsidRDefault="00C477EE">
      <w:pPr>
        <w:rPr>
          <w:b/>
          <w:sz w:val="22"/>
          <w:szCs w:val="22"/>
        </w:rPr>
      </w:pPr>
    </w:p>
    <w:p w14:paraId="00B3EB12" w14:textId="77777777" w:rsidR="00C477EE" w:rsidRDefault="00C50EEF">
      <w:pPr>
        <w:jc w:val="both"/>
      </w:pPr>
      <w:r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4DBE0D" w14:textId="77777777" w:rsidR="00C477EE" w:rsidRDefault="00C477EE">
      <w:pPr>
        <w:rPr>
          <w:sz w:val="22"/>
          <w:szCs w:val="22"/>
        </w:rPr>
      </w:pPr>
    </w:p>
    <w:p w14:paraId="6E80A827" w14:textId="77777777" w:rsidR="00C477EE" w:rsidRDefault="00C50EE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INFORMACJA DOTYCZĄCA DOSTĘPU DO PODMIOTOWYCH ŚRODKÓW DOWODOWYCH:</w:t>
      </w:r>
    </w:p>
    <w:p w14:paraId="58BFC4AF" w14:textId="77777777" w:rsidR="00C477EE" w:rsidRDefault="00C50EEF">
      <w:pPr>
        <w:jc w:val="both"/>
        <w:rPr>
          <w:sz w:val="22"/>
          <w:szCs w:val="22"/>
        </w:rPr>
      </w:pPr>
      <w:r>
        <w:rPr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4FE94E02" w14:textId="77777777" w:rsidR="00C477EE" w:rsidRDefault="00C50EEF">
      <w:pPr>
        <w:rPr>
          <w:sz w:val="22"/>
          <w:szCs w:val="22"/>
        </w:rPr>
      </w:pPr>
      <w:r>
        <w:rPr>
          <w:sz w:val="22"/>
          <w:szCs w:val="22"/>
        </w:rPr>
        <w:br/>
        <w:t>1) ___________________________________________________________________</w:t>
      </w:r>
    </w:p>
    <w:p w14:paraId="446273CD" w14:textId="77777777" w:rsidR="00C477EE" w:rsidRDefault="00C50EEF">
      <w:pPr>
        <w:rPr>
          <w:sz w:val="22"/>
          <w:szCs w:val="22"/>
        </w:rPr>
      </w:pPr>
      <w:r>
        <w:rPr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1001477B" w14:textId="77777777" w:rsidR="00C477EE" w:rsidRDefault="00C50EEF">
      <w:pPr>
        <w:rPr>
          <w:sz w:val="22"/>
          <w:szCs w:val="22"/>
        </w:rPr>
      </w:pPr>
      <w:r>
        <w:rPr>
          <w:sz w:val="22"/>
          <w:szCs w:val="22"/>
        </w:rPr>
        <w:t>2) ____________________________________________________________________</w:t>
      </w:r>
    </w:p>
    <w:p w14:paraId="1C200284" w14:textId="77777777" w:rsidR="00C477EE" w:rsidRDefault="00C50EEF">
      <w:pPr>
        <w:rPr>
          <w:i/>
          <w:sz w:val="22"/>
          <w:szCs w:val="22"/>
        </w:rPr>
      </w:pPr>
      <w:r>
        <w:rPr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130D4AB6" w14:textId="77777777" w:rsidR="00C477EE" w:rsidRDefault="00C477EE">
      <w:pPr>
        <w:rPr>
          <w:i/>
          <w:sz w:val="22"/>
          <w:szCs w:val="22"/>
        </w:rPr>
      </w:pPr>
    </w:p>
    <w:p w14:paraId="7FF7E9E7" w14:textId="77777777" w:rsidR="00C477EE" w:rsidRDefault="00C50EEF">
      <w:r>
        <w:rPr>
          <w:sz w:val="22"/>
          <w:szCs w:val="22"/>
        </w:rPr>
        <w:t xml:space="preserve">* </w:t>
      </w:r>
      <w:r>
        <w:rPr>
          <w:i/>
          <w:sz w:val="22"/>
          <w:szCs w:val="22"/>
        </w:rPr>
        <w:t>niepotrzebne skreślić lub wykasować</w:t>
      </w:r>
    </w:p>
    <w:p w14:paraId="64D52F30" w14:textId="77777777" w:rsidR="00C477EE" w:rsidRDefault="00C477EE">
      <w:pPr>
        <w:rPr>
          <w:i/>
          <w:sz w:val="22"/>
          <w:szCs w:val="22"/>
        </w:rPr>
      </w:pPr>
    </w:p>
    <w:p w14:paraId="61803068" w14:textId="77777777" w:rsidR="00C477EE" w:rsidRDefault="00C50EEF">
      <w:pPr>
        <w:rPr>
          <w:b/>
          <w:i/>
          <w:iCs/>
          <w:color w:val="0070C0"/>
          <w:sz w:val="22"/>
          <w:szCs w:val="22"/>
        </w:rPr>
      </w:pPr>
      <w:r>
        <w:rPr>
          <w:b/>
          <w:i/>
          <w:iCs/>
          <w:color w:val="0070C0"/>
          <w:sz w:val="22"/>
          <w:szCs w:val="22"/>
        </w:rPr>
        <w:t>Oświadczenie należy podpisać elektronicznie!</w:t>
      </w:r>
    </w:p>
    <w:sectPr w:rsidR="00C477EE">
      <w:pgSz w:w="11906" w:h="16838"/>
      <w:pgMar w:top="1135" w:right="1417" w:bottom="1276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C099F" w14:textId="77777777" w:rsidR="00C50EEF" w:rsidRDefault="00C50EEF">
      <w:r>
        <w:separator/>
      </w:r>
    </w:p>
  </w:endnote>
  <w:endnote w:type="continuationSeparator" w:id="0">
    <w:p w14:paraId="12C15023" w14:textId="77777777" w:rsidR="00C50EEF" w:rsidRDefault="00C50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E1C0F" w14:textId="77777777" w:rsidR="00C477EE" w:rsidRDefault="00C50EEF">
      <w:r>
        <w:separator/>
      </w:r>
    </w:p>
  </w:footnote>
  <w:footnote w:type="continuationSeparator" w:id="0">
    <w:p w14:paraId="43216018" w14:textId="77777777" w:rsidR="00C477EE" w:rsidRDefault="00C50EEF">
      <w:r>
        <w:continuationSeparator/>
      </w:r>
    </w:p>
  </w:footnote>
  <w:footnote w:id="1">
    <w:p w14:paraId="1286A7CD" w14:textId="77777777" w:rsidR="00C477EE" w:rsidRDefault="00C50EEF">
      <w:pPr>
        <w:jc w:val="both"/>
      </w:pPr>
      <w:r>
        <w:rPr>
          <w:rStyle w:val="Znakiprzypiswdolnych"/>
        </w:rPr>
        <w:footnoteRef/>
      </w:r>
      <w:r>
        <w:rPr>
          <w:rFonts w:cs="Calibri"/>
          <w:i/>
          <w:sz w:val="12"/>
          <w:szCs w:val="14"/>
        </w:rPr>
        <w:t xml:space="preserve"> Zgodnie z treścią art. 7 ust. 1 ustawy z dnia 13 kwietnia 2022 r. </w:t>
      </w:r>
      <w:r>
        <w:rPr>
          <w:rFonts w:cs="Calibri"/>
          <w:i/>
          <w:iCs/>
          <w:sz w:val="12"/>
          <w:szCs w:val="14"/>
        </w:rPr>
        <w:t>o szczególnych rozwiązaniach w zakresie przeciwdziałania wspieraniu agresji na Ukrainę oraz służących ochronie bezpieczeństwa narodowego, z</w:t>
      </w:r>
      <w:r>
        <w:rPr>
          <w:rFonts w:cs="Calibri"/>
          <w:i/>
          <w:sz w:val="12"/>
          <w:szCs w:val="14"/>
        </w:rPr>
        <w:t xml:space="preserve"> postępowania o udzielenie zamówienia publicznego lub konkursu prowadzonego na podstawie ustawy Pzp wyklucza się:</w:t>
      </w:r>
    </w:p>
    <w:p w14:paraId="52E01560" w14:textId="77777777" w:rsidR="00C477EE" w:rsidRDefault="00C50EEF">
      <w:pPr>
        <w:jc w:val="both"/>
        <w:rPr>
          <w:rFonts w:cs="Calibri"/>
          <w:i/>
          <w:sz w:val="12"/>
          <w:szCs w:val="14"/>
        </w:rPr>
      </w:pPr>
      <w:r>
        <w:rPr>
          <w:rFonts w:cs="Calibri"/>
          <w:i/>
          <w:sz w:val="12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A0DCA9" w14:textId="77777777" w:rsidR="00C477EE" w:rsidRDefault="00C50EEF">
      <w:pPr>
        <w:jc w:val="both"/>
      </w:pPr>
      <w:r>
        <w:rPr>
          <w:rFonts w:cs="Calibri"/>
          <w:i/>
          <w:sz w:val="12"/>
          <w:szCs w:val="14"/>
        </w:rPr>
        <w:t>2) wykonawcę oraz uczestnika konkursu, którego beneficjentem rzeczywistym w rozumieniu ustawy z dnia 1 marca 2018 r. o przeciwdziałaniu praniu pieniędzy oraz finansowaniu terroryzmu (t. 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</w:t>
      </w:r>
      <w:r>
        <w:rPr>
          <w:rFonts w:cs="Calibri"/>
          <w:i/>
          <w:sz w:val="12"/>
          <w:szCs w:val="14"/>
        </w:rPr>
        <w:t>osowaniu środka, o którym mowa w art. 1 pkt 3 ustawy;</w:t>
      </w:r>
    </w:p>
    <w:p w14:paraId="2B3E48F7" w14:textId="77777777" w:rsidR="00C477EE" w:rsidRDefault="00C50EEF">
      <w:pPr>
        <w:jc w:val="both"/>
      </w:pPr>
      <w:r>
        <w:rPr>
          <w:rFonts w:cs="Calibri"/>
          <w:i/>
          <w:sz w:val="12"/>
          <w:szCs w:val="14"/>
        </w:rPr>
        <w:t>3) wykonawcę oraz uczestnika konkursu, którego jednostką dominującą w rozumieniu art. 3 ust. 1 pkt 37 ustawy z dnia 29 września 1994 r. o rachunkowości (t. j.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</w:t>
      </w:r>
      <w:r>
        <w:rPr>
          <w:rFonts w:cs="Calibri"/>
          <w:i/>
          <w:sz w:val="12"/>
          <w:szCs w:val="14"/>
        </w:rPr>
        <w:t>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F5EDE"/>
    <w:multiLevelType w:val="hybridMultilevel"/>
    <w:tmpl w:val="B1DA7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42694"/>
    <w:multiLevelType w:val="multilevel"/>
    <w:tmpl w:val="65722B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7812962"/>
    <w:multiLevelType w:val="multilevel"/>
    <w:tmpl w:val="A916454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8E33E03"/>
    <w:multiLevelType w:val="multilevel"/>
    <w:tmpl w:val="8C26F2A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9A80870"/>
    <w:multiLevelType w:val="multilevel"/>
    <w:tmpl w:val="E4089E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60316130">
    <w:abstractNumId w:val="2"/>
  </w:num>
  <w:num w:numId="2" w16cid:durableId="1246259675">
    <w:abstractNumId w:val="1"/>
  </w:num>
  <w:num w:numId="3" w16cid:durableId="666514454">
    <w:abstractNumId w:val="3"/>
  </w:num>
  <w:num w:numId="4" w16cid:durableId="725419107">
    <w:abstractNumId w:val="4"/>
  </w:num>
  <w:num w:numId="5" w16cid:durableId="202862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7EE"/>
    <w:rsid w:val="0072023F"/>
    <w:rsid w:val="00C477EE"/>
    <w:rsid w:val="00C50EEF"/>
    <w:rsid w:val="00E3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22AF0"/>
  <w15:docId w15:val="{37FB71C2-7797-4A01-A942-0C6357E7E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kern w:val="2"/>
      <w:lang w:bidi="ar-SA"/>
    </w:rPr>
  </w:style>
  <w:style w:type="paragraph" w:styleId="Nagwek1">
    <w:name w:val="heading 1"/>
    <w:basedOn w:val="Normalny"/>
    <w:next w:val="Normalny"/>
    <w:uiPriority w:val="9"/>
    <w:qFormat/>
    <w:pPr>
      <w:numPr>
        <w:numId w:val="1"/>
      </w:numPr>
      <w:suppressAutoHyphens w:val="0"/>
      <w:jc w:val="both"/>
      <w:outlineLvl w:val="0"/>
    </w:pPr>
    <w:rPr>
      <w:b/>
      <w:kern w:val="0"/>
      <w:sz w:val="28"/>
      <w:szCs w:val="2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sz w:val="22"/>
    </w:rPr>
  </w:style>
  <w:style w:type="character" w:customStyle="1" w:styleId="WW8Num2z0">
    <w:name w:val="WW8Num2z0"/>
    <w:qFormat/>
  </w:style>
  <w:style w:type="character" w:customStyle="1" w:styleId="WW8Num3z0">
    <w:name w:val="WW8Num3z0"/>
    <w:qFormat/>
    <w:rPr>
      <w:b/>
    </w:rPr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9z0">
    <w:name w:val="WW8Num9z0"/>
    <w:qFormat/>
  </w:style>
  <w:style w:type="character" w:customStyle="1" w:styleId="WW8Num11z0">
    <w:name w:val="WW8Num11z0"/>
    <w:qFormat/>
    <w:rPr>
      <w:rFonts w:cs="Times New Roman"/>
      <w:b/>
    </w:rPr>
  </w:style>
  <w:style w:type="character" w:customStyle="1" w:styleId="WW8Num11z1">
    <w:name w:val="WW8Num11z1"/>
    <w:qFormat/>
    <w:rPr>
      <w:rFonts w:cs="Times New Roman"/>
    </w:rPr>
  </w:style>
  <w:style w:type="character" w:customStyle="1" w:styleId="WW8Num12z0">
    <w:name w:val="WW8Num12z0"/>
    <w:qFormat/>
  </w:style>
  <w:style w:type="character" w:customStyle="1" w:styleId="WW8Num13z0">
    <w:name w:val="WW8Num13z0"/>
    <w:qFormat/>
    <w:rPr>
      <w:sz w:val="22"/>
      <w:szCs w:val="22"/>
    </w:rPr>
  </w:style>
  <w:style w:type="character" w:customStyle="1" w:styleId="WW8Num16z0">
    <w:name w:val="WW8Num16z0"/>
    <w:qFormat/>
    <w:rPr>
      <w:b/>
      <w:i w:val="0"/>
    </w:rPr>
  </w:style>
  <w:style w:type="character" w:customStyle="1" w:styleId="WW8Num17z0">
    <w:name w:val="WW8Num17z0"/>
    <w:qFormat/>
  </w:style>
  <w:style w:type="character" w:customStyle="1" w:styleId="WW8Num18z0">
    <w:name w:val="WW8Num18z0"/>
    <w:qFormat/>
  </w:style>
  <w:style w:type="character" w:customStyle="1" w:styleId="WW8Num19z0">
    <w:name w:val="WW8Num19z0"/>
    <w:qFormat/>
    <w:rPr>
      <w:rFonts w:ascii="Wingdings" w:hAnsi="Wingdings" w:cs="Wingdings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3">
    <w:name w:val="WW8Num19z3"/>
    <w:qFormat/>
    <w:rPr>
      <w:rFonts w:ascii="Symbol" w:hAnsi="Symbol" w:cs="Symbol"/>
    </w:rPr>
  </w:style>
  <w:style w:type="character" w:customStyle="1" w:styleId="WW8Num20z0">
    <w:name w:val="WW8Num20z0"/>
    <w:qFormat/>
    <w:rPr>
      <w:b/>
      <w:bCs/>
      <w:u w:val="none"/>
    </w:rPr>
  </w:style>
  <w:style w:type="character" w:customStyle="1" w:styleId="WW8Num20z1">
    <w:name w:val="WW8Num20z1"/>
    <w:qFormat/>
  </w:style>
  <w:style w:type="character" w:customStyle="1" w:styleId="WW8Num22z0">
    <w:name w:val="WW8Num22z0"/>
    <w:qFormat/>
    <w:rPr>
      <w:rFonts w:eastAsia="Calibri"/>
      <w:b w:val="0"/>
      <w:sz w:val="24"/>
    </w:rPr>
  </w:style>
  <w:style w:type="character" w:customStyle="1" w:styleId="WW8Num23z0">
    <w:name w:val="WW8Num23z0"/>
    <w:qFormat/>
  </w:style>
  <w:style w:type="character" w:customStyle="1" w:styleId="WW8Num26z0">
    <w:name w:val="WW8Num26z0"/>
    <w:qFormat/>
    <w:rPr>
      <w:b/>
      <w:i w:val="0"/>
    </w:rPr>
  </w:style>
  <w:style w:type="character" w:customStyle="1" w:styleId="WW8Num27z0">
    <w:name w:val="WW8Num27z0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  <w:rPr>
      <w:b w:val="0"/>
      <w:sz w:val="22"/>
      <w:szCs w:val="22"/>
    </w:rPr>
  </w:style>
  <w:style w:type="character" w:customStyle="1" w:styleId="WW8Num30z0">
    <w:name w:val="WW8Num30z0"/>
    <w:qFormat/>
    <w:rPr>
      <w:rFonts w:ascii="Times New Roman" w:eastAsia="Calibri" w:hAnsi="Times New Roman" w:cs="Times New Roman"/>
      <w:b w:val="0"/>
      <w:sz w:val="22"/>
    </w:rPr>
  </w:style>
  <w:style w:type="character" w:customStyle="1" w:styleId="WW8Num31z0">
    <w:name w:val="WW8Num31z0"/>
    <w:qFormat/>
  </w:style>
  <w:style w:type="character" w:customStyle="1" w:styleId="WW8Num33z0">
    <w:name w:val="WW8Num33z0"/>
    <w:qFormat/>
  </w:style>
  <w:style w:type="character" w:customStyle="1" w:styleId="WW8Num35z0">
    <w:name w:val="WW8Num35z0"/>
    <w:qFormat/>
  </w:style>
  <w:style w:type="character" w:customStyle="1" w:styleId="WW8Num36z0">
    <w:name w:val="WW8Num36z0"/>
    <w:qFormat/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AkapitzlistZnak">
    <w:name w:val="Akapit z listą Znak"/>
    <w:qFormat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TekstdymkaZnak">
    <w:name w:val="Tekst dymka Znak"/>
    <w:qFormat/>
    <w:rPr>
      <w:rFonts w:ascii="Segoe UI" w:eastAsia="Times New Roman" w:hAnsi="Segoe UI" w:cs="Segoe UI"/>
      <w:kern w:val="2"/>
      <w:sz w:val="18"/>
      <w:szCs w:val="18"/>
    </w:rPr>
  </w:style>
  <w:style w:type="character" w:customStyle="1" w:styleId="Domylnaczcionkaakapitu1">
    <w:name w:val="Domyślna czcionka akapitu1"/>
    <w:qFormat/>
  </w:style>
  <w:style w:type="character" w:customStyle="1" w:styleId="Znakiprzypiswdolnychuser">
    <w:name w:val="Znaki przypisów dolnych (user)"/>
    <w:qFormat/>
    <w:rPr>
      <w:vertAlign w:val="superscript"/>
    </w:rPr>
  </w:style>
  <w:style w:type="character" w:customStyle="1" w:styleId="Nagwek1Znak">
    <w:name w:val="Nagłówek 1 Znak"/>
    <w:qFormat/>
    <w:rPr>
      <w:rFonts w:ascii="Times New Roman" w:eastAsia="Times New Roman" w:hAnsi="Times New Roman" w:cs="Times New Roman"/>
      <w:b/>
      <w:sz w:val="28"/>
    </w:rPr>
  </w:style>
  <w:style w:type="character" w:customStyle="1" w:styleId="Tekstpodstawowywcity3Znak">
    <w:name w:val="Tekst podstawowy wcięty 3 Znak"/>
    <w:qFormat/>
    <w:rPr>
      <w:rFonts w:ascii="Times New Roman" w:eastAsia="Times New Roman" w:hAnsi="Times New Roman" w:cs="Times New Roman"/>
      <w:sz w:val="24"/>
    </w:rPr>
  </w:style>
  <w:style w:type="character" w:customStyle="1" w:styleId="TekstprzypisudolnegoZnak">
    <w:name w:val="Tekst przypisu dolnego Znak"/>
    <w:qFormat/>
    <w:rPr>
      <w:rFonts w:ascii="Times New Roman" w:eastAsia="Times New Roman" w:hAnsi="Times New Roman" w:cs="Times New Roman"/>
    </w:rPr>
  </w:style>
  <w:style w:type="character" w:customStyle="1" w:styleId="TekstprzypisudolnegoZnak1">
    <w:name w:val="Tekst przypisu dolnego Znak1"/>
    <w:qFormat/>
    <w:rPr>
      <w:rFonts w:ascii="Times New Roman" w:eastAsia="Times New Roman" w:hAnsi="Times New Roman" w:cs="Times New Roman"/>
      <w:kern w:val="2"/>
    </w:rPr>
  </w:style>
  <w:style w:type="character" w:customStyle="1" w:styleId="Nagwek6Znak">
    <w:name w:val="Nagłówek 6 Znak"/>
    <w:qFormat/>
    <w:rPr>
      <w:rFonts w:ascii="Calibri" w:eastAsia="Times New Roman" w:hAnsi="Calibri" w:cs="Times New Roman"/>
      <w:b/>
      <w:bCs/>
      <w:kern w:val="2"/>
      <w:sz w:val="22"/>
      <w:szCs w:val="22"/>
    </w:rPr>
  </w:style>
  <w:style w:type="character" w:customStyle="1" w:styleId="TytuZnak">
    <w:name w:val="Tytuł Znak"/>
    <w:qFormat/>
    <w:rPr>
      <w:rFonts w:ascii="Times New Roman" w:eastAsia="Times New Roman" w:hAnsi="Times New Roman" w:cs="Times New Roman"/>
      <w:b/>
      <w:sz w:val="36"/>
    </w:rPr>
  </w:style>
  <w:style w:type="character" w:customStyle="1" w:styleId="PodtytuZnak">
    <w:name w:val="Podtytuł Znak"/>
    <w:qFormat/>
    <w:rPr>
      <w:rFonts w:ascii="Calibri Light" w:eastAsia="Times New Roman" w:hAnsi="Calibri Light" w:cs="Times New Roman"/>
      <w:kern w:val="2"/>
      <w:sz w:val="24"/>
      <w:szCs w:val="24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user">
    <w:name w:val="Znaki przypisów końcowych (user)"/>
    <w:qFormat/>
  </w:style>
  <w:style w:type="character" w:styleId="Numerwiersza">
    <w:name w:val="line number"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Podtytu"/>
    <w:qFormat/>
    <w:pPr>
      <w:jc w:val="center"/>
    </w:pPr>
    <w:rPr>
      <w:b/>
      <w:kern w:val="0"/>
      <w:sz w:val="36"/>
      <w:szCs w:val="20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user">
    <w:name w:val="Główka i stopka (user)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Normalny1">
    <w:name w:val="Normalny1"/>
    <w:qFormat/>
    <w:rPr>
      <w:rFonts w:ascii="Times New Roman" w:eastAsia="Times New Roman" w:hAnsi="Times New Roman" w:cs="Times New Roman"/>
      <w:lang w:bidi="ar-SA"/>
    </w:rPr>
  </w:style>
  <w:style w:type="paragraph" w:styleId="NormalnyWeb">
    <w:name w:val="Normal (Web)"/>
    <w:basedOn w:val="Normalny"/>
    <w:qFormat/>
    <w:pPr>
      <w:suppressAutoHyphens w:val="0"/>
      <w:spacing w:after="160" w:line="254" w:lineRule="auto"/>
    </w:pPr>
    <w:rPr>
      <w:rFonts w:eastAsia="Calibri"/>
      <w:kern w:val="0"/>
    </w:rPr>
  </w:style>
  <w:style w:type="paragraph" w:styleId="Tekstpodstawowywcity3">
    <w:name w:val="Body Text Indent 3"/>
    <w:basedOn w:val="Normalny"/>
    <w:qFormat/>
    <w:pPr>
      <w:suppressAutoHyphens w:val="0"/>
      <w:ind w:left="360"/>
      <w:jc w:val="both"/>
    </w:pPr>
    <w:rPr>
      <w:kern w:val="0"/>
      <w:szCs w:val="20"/>
    </w:rPr>
  </w:style>
  <w:style w:type="paragraph" w:customStyle="1" w:styleId="siwz">
    <w:name w:val="siwz"/>
    <w:basedOn w:val="Normalny"/>
    <w:qFormat/>
    <w:pPr>
      <w:suppressAutoHyphens w:val="0"/>
      <w:contextualSpacing/>
      <w:jc w:val="both"/>
    </w:pPr>
    <w:rPr>
      <w:bCs/>
      <w:iCs/>
      <w:kern w:val="0"/>
      <w:szCs w:val="20"/>
    </w:rPr>
  </w:style>
  <w:style w:type="paragraph" w:customStyle="1" w:styleId="Standardowy1">
    <w:name w:val="Standardowy1"/>
    <w:qFormat/>
    <w:rPr>
      <w:rFonts w:ascii="Times New Roman" w:eastAsia="Times New Roman" w:hAnsi="Times New Roman" w:cs="Times New Roman"/>
      <w:szCs w:val="20"/>
      <w:lang w:bidi="ar-SA"/>
    </w:rPr>
  </w:style>
  <w:style w:type="paragraph" w:customStyle="1" w:styleId="Default">
    <w:name w:val="Default"/>
    <w:qFormat/>
    <w:rPr>
      <w:rFonts w:ascii="Arial" w:eastAsia="Times New Roman" w:hAnsi="Arial"/>
      <w:color w:val="000000"/>
      <w:szCs w:val="20"/>
      <w:lang w:bidi="ar-SA"/>
    </w:rPr>
  </w:style>
  <w:style w:type="paragraph" w:styleId="Tekstprzypisudolnego">
    <w:name w:val="footnote text"/>
    <w:basedOn w:val="Normalny"/>
    <w:pPr>
      <w:suppressAutoHyphens w:val="0"/>
    </w:pPr>
    <w:rPr>
      <w:kern w:val="0"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spacing w:after="60"/>
      <w:jc w:val="center"/>
      <w:outlineLvl w:val="1"/>
    </w:pPr>
    <w:rPr>
      <w:rFonts w:ascii="Calibri Light" w:hAnsi="Calibri Light"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paragraph" w:customStyle="1" w:styleId="Komentarzuser">
    <w:name w:val="Komentarz (user)"/>
    <w:basedOn w:val="Normalny"/>
    <w:qFormat/>
    <w:pPr>
      <w:spacing w:before="56"/>
      <w:ind w:left="57" w:right="57"/>
    </w:pPr>
    <w:rPr>
      <w:sz w:val="20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kern w:val="2"/>
      <w:sz w:val="20"/>
      <w:szCs w:val="20"/>
      <w:lang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299</Words>
  <Characters>1797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</dc:creator>
  <dc:description/>
  <cp:lastModifiedBy>Remigiusz Skiba</cp:lastModifiedBy>
  <cp:revision>3</cp:revision>
  <cp:lastPrinted>2021-03-16T08:22:00Z</cp:lastPrinted>
  <dcterms:created xsi:type="dcterms:W3CDTF">2026-02-05T07:20:00Z</dcterms:created>
  <dcterms:modified xsi:type="dcterms:W3CDTF">2026-02-05T07:22:00Z</dcterms:modified>
  <dc:language>pl-PL</dc:language>
</cp:coreProperties>
</file>